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72" w:type="dxa"/>
        <w:tblLook w:val="04A0"/>
      </w:tblPr>
      <w:tblGrid>
        <w:gridCol w:w="1944"/>
        <w:gridCol w:w="1835"/>
        <w:gridCol w:w="2437"/>
        <w:gridCol w:w="1755"/>
        <w:gridCol w:w="1677"/>
      </w:tblGrid>
      <w:tr w:rsidR="00251CD3" w:rsidRPr="00704D75">
        <w:tc>
          <w:tcPr>
            <w:tcW w:w="2585" w:type="dxa"/>
          </w:tcPr>
          <w:p w:rsidR="00EA6695" w:rsidRPr="00704D75" w:rsidRDefault="00EA6695" w:rsidP="00326B0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04D75">
              <w:rPr>
                <w:rFonts w:ascii="Times New Roman" w:hAnsi="Times New Roman" w:cs="Times New Roman"/>
                <w:b/>
              </w:rPr>
              <w:t>Themes</w:t>
            </w:r>
          </w:p>
        </w:tc>
        <w:tc>
          <w:tcPr>
            <w:tcW w:w="2626" w:type="dxa"/>
          </w:tcPr>
          <w:p w:rsidR="00EA6695" w:rsidRPr="00704D75" w:rsidRDefault="00EA6695" w:rsidP="00326B0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04D75">
              <w:rPr>
                <w:rFonts w:ascii="Times New Roman" w:hAnsi="Times New Roman" w:cs="Times New Roman"/>
                <w:b/>
              </w:rPr>
              <w:t>Vocabulary</w:t>
            </w:r>
          </w:p>
        </w:tc>
        <w:tc>
          <w:tcPr>
            <w:tcW w:w="4414" w:type="dxa"/>
          </w:tcPr>
          <w:p w:rsidR="00EA6695" w:rsidRPr="00704D75" w:rsidRDefault="00EA6695" w:rsidP="00326B0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04D75">
              <w:rPr>
                <w:rFonts w:ascii="Times New Roman" w:hAnsi="Times New Roman" w:cs="Times New Roman"/>
                <w:b/>
              </w:rPr>
              <w:t>Functions</w:t>
            </w:r>
          </w:p>
        </w:tc>
        <w:tc>
          <w:tcPr>
            <w:tcW w:w="2685" w:type="dxa"/>
          </w:tcPr>
          <w:p w:rsidR="00EA6695" w:rsidRPr="00704D75" w:rsidRDefault="00EA6695" w:rsidP="00326B0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Spanish </w:t>
            </w:r>
            <w:r w:rsidRPr="00704D75">
              <w:rPr>
                <w:rFonts w:ascii="Times New Roman" w:hAnsi="Times New Roman" w:cs="Times New Roman"/>
                <w:b/>
              </w:rPr>
              <w:t>Structures</w:t>
            </w:r>
          </w:p>
        </w:tc>
        <w:tc>
          <w:tcPr>
            <w:tcW w:w="2378" w:type="dxa"/>
          </w:tcPr>
          <w:p w:rsidR="00EA6695" w:rsidRPr="00704D75" w:rsidRDefault="00EA6695" w:rsidP="00326B0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French Structures</w:t>
            </w:r>
          </w:p>
        </w:tc>
      </w:tr>
      <w:tr w:rsidR="00251CD3" w:rsidRPr="00301F0A">
        <w:tc>
          <w:tcPr>
            <w:tcW w:w="2585" w:type="dxa"/>
          </w:tcPr>
          <w:p w:rsidR="00EA6695" w:rsidRDefault="00326B0C" w:rsidP="00326B0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  <w:p w:rsidR="00326B0C" w:rsidRDefault="00326B0C" w:rsidP="00326B0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Identity &amp; Immigration</w:t>
            </w:r>
          </w:p>
          <w:p w:rsidR="00EA6695" w:rsidRDefault="00EA6695" w:rsidP="00326B0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</w:p>
          <w:p w:rsidR="00EA6695" w:rsidRDefault="00EA6695" w:rsidP="00326B0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</w:p>
          <w:p w:rsidR="00EA6695" w:rsidRDefault="00EA6695" w:rsidP="00326B0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</w:p>
          <w:p w:rsidR="00EA6695" w:rsidRDefault="00EA6695" w:rsidP="00326B0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</w:p>
          <w:p w:rsidR="00EA6695" w:rsidRPr="00581BE7" w:rsidRDefault="00EA6695" w:rsidP="00326B0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26" w:type="dxa"/>
          </w:tcPr>
          <w:p w:rsidR="00EA6695" w:rsidRDefault="001753BC" w:rsidP="001753BC">
            <w:pPr>
              <w:ind w:firstLine="0"/>
              <w:rPr>
                <w:ins w:id="0" w:author="Laura Terrill" w:date="2012-03-19T22:15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Family (extended) members, immigration terms, hardships immigrants face, and countries and nationalities. </w:t>
            </w:r>
          </w:p>
          <w:p w:rsidR="00251CD3" w:rsidRPr="00581BE7" w:rsidRDefault="00251CD3" w:rsidP="001753BC">
            <w:pPr>
              <w:numPr>
                <w:ins w:id="1" w:author="Laura Terrill" w:date="2012-03-19T22:15:00Z"/>
              </w:numPr>
              <w:ind w:firstLine="0"/>
              <w:rPr>
                <w:rFonts w:ascii="Times New Roman" w:hAnsi="Times New Roman" w:cs="Times New Roman"/>
              </w:rPr>
            </w:pPr>
            <w:ins w:id="2" w:author="Laura Terrill" w:date="2012-03-19T22:15:00Z">
              <w:r>
                <w:rPr>
                  <w:rFonts w:ascii="Times New Roman" w:hAnsi="Times New Roman" w:cs="Times New Roman"/>
                </w:rPr>
                <w:t>reasons people immigrate</w:t>
              </w:r>
            </w:ins>
          </w:p>
        </w:tc>
        <w:tc>
          <w:tcPr>
            <w:tcW w:w="4414" w:type="dxa"/>
          </w:tcPr>
          <w:p w:rsidR="00C07494" w:rsidRDefault="00C07494" w:rsidP="00326B0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themselves and their friends/family.</w:t>
            </w:r>
          </w:p>
          <w:p w:rsidR="00C07494" w:rsidRDefault="00C07494" w:rsidP="00326B0C">
            <w:pPr>
              <w:ind w:firstLine="0"/>
              <w:rPr>
                <w:ins w:id="3" w:author="Laura Terrill" w:date="2012-03-19T22:14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</w:t>
            </w:r>
            <w:ins w:id="4" w:author="Laura Terrill" w:date="2012-03-19T10:03:00Z">
              <w:r w:rsidR="00A379EA">
                <w:rPr>
                  <w:rFonts w:ascii="Times New Roman" w:hAnsi="Times New Roman" w:cs="Times New Roman"/>
                </w:rPr>
                <w:t xml:space="preserve">and explain </w:t>
              </w:r>
            </w:ins>
            <w:r>
              <w:rPr>
                <w:rFonts w:ascii="Times New Roman" w:hAnsi="Times New Roman" w:cs="Times New Roman"/>
              </w:rPr>
              <w:t>common conflicts within families.</w:t>
            </w:r>
          </w:p>
          <w:p w:rsidR="00251CD3" w:rsidRDefault="00251CD3" w:rsidP="00326B0C">
            <w:pPr>
              <w:numPr>
                <w:ins w:id="5" w:author="Laura Terrill" w:date="2012-03-19T22:14:00Z"/>
              </w:numPr>
              <w:ind w:firstLine="0"/>
              <w:rPr>
                <w:ins w:id="6" w:author="Laura Terrill" w:date="2012-03-19T22:12:00Z"/>
                <w:rFonts w:ascii="Times New Roman" w:hAnsi="Times New Roman" w:cs="Times New Roman"/>
              </w:rPr>
            </w:pPr>
            <w:ins w:id="7" w:author="Laura Terrill" w:date="2012-03-19T22:14:00Z">
              <w:r>
                <w:rPr>
                  <w:rFonts w:ascii="Times New Roman" w:hAnsi="Times New Roman" w:cs="Times New Roman"/>
                </w:rPr>
                <w:t xml:space="preserve">Tell a story about a family conflict. </w:t>
              </w:r>
            </w:ins>
          </w:p>
          <w:p w:rsidR="00251CD3" w:rsidRDefault="00251CD3" w:rsidP="00326B0C">
            <w:pPr>
              <w:numPr>
                <w:ins w:id="8" w:author="Laura Terrill" w:date="2012-03-19T22:12:00Z"/>
              </w:numPr>
              <w:ind w:firstLine="0"/>
              <w:rPr>
                <w:ins w:id="9" w:author="Laura Terrill" w:date="2012-03-19T22:12:00Z"/>
                <w:rFonts w:ascii="Times New Roman" w:hAnsi="Times New Roman" w:cs="Times New Roman"/>
              </w:rPr>
            </w:pPr>
            <w:ins w:id="10" w:author="Laura Terrill" w:date="2012-03-19T22:12:00Z">
              <w:r>
                <w:rPr>
                  <w:rFonts w:ascii="Times New Roman" w:hAnsi="Times New Roman" w:cs="Times New Roman"/>
                </w:rPr>
                <w:t>Explain the immigration process.</w:t>
              </w:r>
            </w:ins>
          </w:p>
          <w:p w:rsidR="00251CD3" w:rsidRDefault="00251CD3" w:rsidP="00326B0C">
            <w:pPr>
              <w:numPr>
                <w:ins w:id="11" w:author="Laura Terrill" w:date="2012-03-19T22:12:00Z"/>
              </w:numPr>
              <w:ind w:firstLine="0"/>
              <w:rPr>
                <w:ins w:id="12" w:author="Laura Terrill" w:date="2012-03-19T22:13:00Z"/>
                <w:rFonts w:ascii="Times New Roman" w:hAnsi="Times New Roman" w:cs="Times New Roman"/>
              </w:rPr>
            </w:pPr>
            <w:ins w:id="13" w:author="Laura Terrill" w:date="2012-03-19T22:12:00Z">
              <w:r>
                <w:rPr>
                  <w:rFonts w:ascii="Times New Roman" w:hAnsi="Times New Roman" w:cs="Times New Roman"/>
                </w:rPr>
                <w:t xml:space="preserve">Express their feelings about the immigration </w:t>
              </w:r>
              <w:commentRangeStart w:id="14"/>
              <w:r>
                <w:rPr>
                  <w:rFonts w:ascii="Times New Roman" w:hAnsi="Times New Roman" w:cs="Times New Roman"/>
                </w:rPr>
                <w:t>process</w:t>
              </w:r>
              <w:commentRangeEnd w:id="14"/>
              <w:r>
                <w:rPr>
                  <w:rStyle w:val="CommentReference"/>
                  <w:vanish/>
                </w:rPr>
                <w:commentReference w:id="14"/>
              </w:r>
              <w:r>
                <w:rPr>
                  <w:rFonts w:ascii="Times New Roman" w:hAnsi="Times New Roman" w:cs="Times New Roman"/>
                </w:rPr>
                <w:t xml:space="preserve">. </w:t>
              </w:r>
            </w:ins>
          </w:p>
          <w:p w:rsidR="00251CD3" w:rsidRDefault="00251CD3" w:rsidP="00326B0C">
            <w:pPr>
              <w:numPr>
                <w:ins w:id="15" w:author="Laura Terrill" w:date="2012-03-19T22:13:00Z"/>
              </w:numPr>
              <w:ind w:firstLine="0"/>
              <w:rPr>
                <w:rFonts w:ascii="Times New Roman" w:hAnsi="Times New Roman" w:cs="Times New Roman"/>
              </w:rPr>
            </w:pPr>
            <w:ins w:id="16" w:author="Laura Terrill" w:date="2012-03-19T22:13:00Z">
              <w:r>
                <w:rPr>
                  <w:rFonts w:ascii="Times New Roman" w:hAnsi="Times New Roman" w:cs="Times New Roman"/>
                </w:rPr>
                <w:t xml:space="preserve">Express what would happen if you had to move. </w:t>
              </w:r>
            </w:ins>
          </w:p>
          <w:p w:rsidR="00A379EA" w:rsidRDefault="00A379EA" w:rsidP="00326B0C">
            <w:pPr>
              <w:numPr>
                <w:ins w:id="17" w:author="Laura Terrill" w:date="2012-03-19T10:04:00Z"/>
              </w:numPr>
              <w:ind w:firstLine="0"/>
              <w:rPr>
                <w:rFonts w:ascii="Times New Roman" w:hAnsi="Times New Roman" w:cs="Times New Roman"/>
              </w:rPr>
            </w:pPr>
          </w:p>
          <w:p w:rsidR="00C07494" w:rsidRDefault="00C07494" w:rsidP="00326B0C">
            <w:pPr>
              <w:ind w:firstLine="0"/>
              <w:rPr>
                <w:rFonts w:ascii="Times New Roman" w:hAnsi="Times New Roman" w:cs="Times New Roman"/>
              </w:rPr>
            </w:pPr>
          </w:p>
          <w:p w:rsidR="00C07494" w:rsidRPr="00581BE7" w:rsidRDefault="00C07494" w:rsidP="00326B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C07494" w:rsidRPr="00C07494" w:rsidRDefault="00C07494" w:rsidP="00C07494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C07494">
              <w:rPr>
                <w:rFonts w:ascii="Times New Roman" w:hAnsi="Times New Roman" w:cs="Times New Roman"/>
                <w:lang w:val="es-ES"/>
              </w:rPr>
              <w:t>Review of present and preterite tense verbs, including irregulars</w:t>
            </w:r>
          </w:p>
          <w:p w:rsidR="00EA6695" w:rsidRDefault="00C07494" w:rsidP="00C07494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C07494">
              <w:rPr>
                <w:rFonts w:ascii="Times New Roman" w:hAnsi="Times New Roman" w:cs="Times New Roman"/>
                <w:lang w:val="es-ES"/>
              </w:rPr>
              <w:t xml:space="preserve">Review of preterite v. </w:t>
            </w:r>
            <w:commentRangeStart w:id="18"/>
            <w:r w:rsidRPr="00C07494">
              <w:rPr>
                <w:rFonts w:ascii="Times New Roman" w:hAnsi="Times New Roman" w:cs="Times New Roman"/>
                <w:lang w:val="es-ES"/>
              </w:rPr>
              <w:t>imperfect</w:t>
            </w:r>
            <w:commentRangeEnd w:id="18"/>
            <w:r w:rsidR="00251CD3">
              <w:rPr>
                <w:rStyle w:val="CommentReference"/>
                <w:vanish/>
              </w:rPr>
              <w:commentReference w:id="18"/>
            </w:r>
          </w:p>
          <w:p w:rsidR="00C07494" w:rsidRDefault="00C07494" w:rsidP="00C07494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commentRangeStart w:id="19"/>
            <w:r>
              <w:rPr>
                <w:rFonts w:ascii="Times New Roman" w:hAnsi="Times New Roman" w:cs="Times New Roman"/>
                <w:lang w:val="es-ES"/>
              </w:rPr>
              <w:t>Conditional</w:t>
            </w:r>
            <w:commentRangeEnd w:id="19"/>
            <w:r w:rsidR="00A379EA">
              <w:rPr>
                <w:rStyle w:val="CommentReference"/>
                <w:vanish/>
              </w:rPr>
              <w:commentReference w:id="19"/>
            </w:r>
          </w:p>
          <w:p w:rsidR="00C07494" w:rsidRPr="00301F0A" w:rsidRDefault="00C07494" w:rsidP="00C07494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Si Clauses</w:t>
            </w:r>
          </w:p>
        </w:tc>
        <w:tc>
          <w:tcPr>
            <w:tcW w:w="2378" w:type="dxa"/>
          </w:tcPr>
          <w:p w:rsidR="00EA6695" w:rsidRPr="00581BE7" w:rsidRDefault="00CB4477" w:rsidP="00326B0C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Review of present and passé composé, including review of passé composé and imparfait. Conditional si clauses. Geographical prepositions. </w:t>
            </w:r>
          </w:p>
        </w:tc>
      </w:tr>
      <w:tr w:rsidR="00251CD3" w:rsidRPr="00DE3705">
        <w:tc>
          <w:tcPr>
            <w:tcW w:w="2585" w:type="dxa"/>
          </w:tcPr>
          <w:p w:rsidR="00EA6695" w:rsidRDefault="00326B0C" w:rsidP="00326B0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  <w:p w:rsidR="00326B0C" w:rsidRPr="00581BE7" w:rsidRDefault="00326B0C" w:rsidP="00326B0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</w:rPr>
              <w:t>Consumerism</w:t>
            </w:r>
          </w:p>
        </w:tc>
        <w:tc>
          <w:tcPr>
            <w:tcW w:w="2626" w:type="dxa"/>
          </w:tcPr>
          <w:p w:rsidR="00EA6695" w:rsidRDefault="001753BC" w:rsidP="00326B0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Environmental and consumer vocabulary:</w:t>
            </w:r>
          </w:p>
          <w:p w:rsidR="001753BC" w:rsidRPr="001753BC" w:rsidRDefault="001753BC" w:rsidP="00326B0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Renewable vs. non-renewable energy source, major disasters, greenhouse effect, global warming, etc.</w:t>
            </w:r>
          </w:p>
          <w:p w:rsidR="00EA6695" w:rsidRPr="00581BE7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4414" w:type="dxa"/>
          </w:tcPr>
          <w:p w:rsidR="00251CD3" w:rsidRDefault="004C0D24" w:rsidP="00326B0C">
            <w:pPr>
              <w:ind w:firstLine="0"/>
              <w:rPr>
                <w:ins w:id="20" w:author="Laura Terrill" w:date="2012-03-19T22:15:00Z"/>
                <w:rFonts w:ascii="Times New Roman" w:hAnsi="Times New Roman" w:cs="Times New Roman"/>
              </w:rPr>
            </w:pPr>
            <w:ins w:id="21" w:author="Laura Terrill" w:date="2012-03-20T09:20:00Z">
              <w:r>
                <w:rPr>
                  <w:rFonts w:ascii="Times New Roman" w:hAnsi="Times New Roman" w:cs="Times New Roman"/>
                </w:rPr>
                <w:t>Explain how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  <w:r w:rsidR="00C42BAC">
              <w:rPr>
                <w:rFonts w:ascii="Times New Roman" w:hAnsi="Times New Roman" w:cs="Times New Roman"/>
              </w:rPr>
              <w:t xml:space="preserve">the choices we make as consumers and how they impact the environment and quality of life. </w:t>
            </w:r>
          </w:p>
          <w:p w:rsidR="00251CD3" w:rsidRDefault="00C42BAC" w:rsidP="00326B0C">
            <w:pPr>
              <w:numPr>
                <w:ins w:id="22" w:author="Laura Terrill" w:date="2012-03-19T22:15:00Z"/>
              </w:numPr>
              <w:ind w:firstLine="0"/>
              <w:rPr>
                <w:ins w:id="23" w:author="Laura Terrill" w:date="2012-03-19T22:16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Compare </w:t>
            </w:r>
            <w:ins w:id="24" w:author="Laura Terrill" w:date="2012-03-19T22:15:00Z">
              <w:r w:rsidR="00251CD3">
                <w:rPr>
                  <w:rFonts w:ascii="Times New Roman" w:hAnsi="Times New Roman" w:cs="Times New Roman"/>
                </w:rPr>
                <w:t xml:space="preserve">and contrast </w:t>
              </w:r>
            </w:ins>
            <w:r>
              <w:rPr>
                <w:rFonts w:ascii="Times New Roman" w:hAnsi="Times New Roman" w:cs="Times New Roman"/>
              </w:rPr>
              <w:t xml:space="preserve">environmentally friendly practices with wasteful practices. </w:t>
            </w:r>
          </w:p>
          <w:p w:rsidR="00251CD3" w:rsidRDefault="00251CD3" w:rsidP="00326B0C">
            <w:pPr>
              <w:numPr>
                <w:ins w:id="25" w:author="Laura Terrill" w:date="2012-03-19T22:16:00Z"/>
              </w:numPr>
              <w:ind w:firstLine="0"/>
              <w:rPr>
                <w:ins w:id="26" w:author="Laura Terrill" w:date="2012-03-19T22:17:00Z"/>
                <w:rFonts w:ascii="Times New Roman" w:hAnsi="Times New Roman" w:cs="Times New Roman"/>
              </w:rPr>
            </w:pPr>
            <w:ins w:id="27" w:author="Laura Terrill" w:date="2012-03-19T22:27:00Z">
              <w:r>
                <w:rPr>
                  <w:rFonts w:ascii="Times New Roman" w:hAnsi="Times New Roman" w:cs="Times New Roman"/>
                </w:rPr>
                <w:t>Suggest</w:t>
              </w:r>
            </w:ins>
            <w:r w:rsidR="00BF2EB6">
              <w:rPr>
                <w:rFonts w:ascii="Times New Roman" w:hAnsi="Times New Roman" w:cs="Times New Roman"/>
              </w:rPr>
              <w:t xml:space="preserve">  how to improve our practices. *</w:t>
            </w:r>
            <w:r w:rsidR="001753BC">
              <w:rPr>
                <w:rFonts w:ascii="Times New Roman" w:hAnsi="Times New Roman" w:cs="Times New Roman"/>
              </w:rPr>
              <w:t xml:space="preserve"> </w:t>
            </w:r>
          </w:p>
          <w:p w:rsidR="00EA6695" w:rsidRPr="00CB4477" w:rsidRDefault="00251CD3" w:rsidP="00326B0C">
            <w:pPr>
              <w:numPr>
                <w:ins w:id="28" w:author="Laura Terrill" w:date="2012-03-19T22:17:00Z"/>
              </w:numPr>
              <w:ind w:firstLine="0"/>
              <w:rPr>
                <w:rFonts w:ascii="Times New Roman" w:hAnsi="Times New Roman" w:cs="Times New Roman"/>
              </w:rPr>
            </w:pPr>
            <w:ins w:id="29" w:author="Laura Terrill" w:date="2012-03-19T22:18:00Z">
              <w:r>
                <w:rPr>
                  <w:rFonts w:ascii="Times New Roman" w:hAnsi="Times New Roman" w:cs="Times New Roman"/>
                </w:rPr>
                <w:t>Explain how</w:t>
              </w:r>
            </w:ins>
            <w:r w:rsidR="001753BC">
              <w:rPr>
                <w:rFonts w:ascii="Times New Roman" w:hAnsi="Times New Roman" w:cs="Times New Roman"/>
              </w:rPr>
              <w:t xml:space="preserve"> our environment effect</w:t>
            </w:r>
            <w:ins w:id="30" w:author="Laura Terrill" w:date="2012-03-19T22:18:00Z">
              <w:r>
                <w:rPr>
                  <w:rFonts w:ascii="Times New Roman" w:hAnsi="Times New Roman" w:cs="Times New Roman"/>
                </w:rPr>
                <w:t>s</w:t>
              </w:r>
            </w:ins>
            <w:r w:rsidR="001753BC">
              <w:rPr>
                <w:rFonts w:ascii="Times New Roman" w:hAnsi="Times New Roman" w:cs="Times New Roman"/>
              </w:rPr>
              <w:t xml:space="preserve"> immigration</w:t>
            </w:r>
            <w:ins w:id="31" w:author="Laura Terrill" w:date="2012-03-19T22:18:00Z">
              <w:r>
                <w:rPr>
                  <w:rFonts w:ascii="Times New Roman" w:hAnsi="Times New Roman" w:cs="Times New Roman"/>
                </w:rPr>
                <w:t>.</w:t>
              </w:r>
            </w:ins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Pr="00581BE7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685" w:type="dxa"/>
          </w:tcPr>
          <w:p w:rsidR="00EA6695" w:rsidRPr="00C42BAC" w:rsidRDefault="00C42BAC" w:rsidP="00326B0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comparative and superlative. </w:t>
            </w:r>
            <w:commentRangeStart w:id="32"/>
            <w:r>
              <w:rPr>
                <w:rFonts w:ascii="Times New Roman" w:hAnsi="Times New Roman" w:cs="Times New Roman"/>
              </w:rPr>
              <w:t>Commands</w:t>
            </w:r>
            <w:commentRangeEnd w:id="32"/>
            <w:r w:rsidR="00251CD3">
              <w:rPr>
                <w:rStyle w:val="CommentReference"/>
                <w:vanish/>
              </w:rPr>
              <w:commentReference w:id="32"/>
            </w:r>
            <w:r>
              <w:rPr>
                <w:rFonts w:ascii="Times New Roman" w:hAnsi="Times New Roman" w:cs="Times New Roman"/>
              </w:rPr>
              <w:t xml:space="preserve"> and subjunctive</w:t>
            </w:r>
            <w:r w:rsidR="00BF2EB6">
              <w:rPr>
                <w:rFonts w:ascii="Times New Roman" w:hAnsi="Times New Roman" w:cs="Times New Roman"/>
              </w:rPr>
              <w:t xml:space="preserve"> with expressions of opinion.  </w:t>
            </w:r>
          </w:p>
          <w:p w:rsidR="00EA6695" w:rsidRPr="00DE370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  <w:lang w:val="es-ES"/>
              </w:rPr>
            </w:pPr>
          </w:p>
        </w:tc>
        <w:tc>
          <w:tcPr>
            <w:tcW w:w="2378" w:type="dxa"/>
          </w:tcPr>
          <w:p w:rsidR="00BF2EB6" w:rsidRPr="00C42BAC" w:rsidRDefault="00BF2EB6" w:rsidP="00BF2EB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comparative and superlative. Commands and subjunctiv</w:t>
            </w:r>
            <w:r w:rsidR="00CD1237">
              <w:rPr>
                <w:rFonts w:ascii="Times New Roman" w:hAnsi="Times New Roman" w:cs="Times New Roman"/>
              </w:rPr>
              <w:t xml:space="preserve">e with expressions of opinion and the unknown. </w:t>
            </w:r>
          </w:p>
          <w:p w:rsidR="00EA6695" w:rsidRPr="00DE370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  <w:lang w:val="es-ES"/>
              </w:rPr>
            </w:pPr>
          </w:p>
        </w:tc>
      </w:tr>
      <w:tr w:rsidR="00EA6695" w:rsidRPr="00DE3705">
        <w:tc>
          <w:tcPr>
            <w:tcW w:w="12310" w:type="dxa"/>
            <w:gridSpan w:val="4"/>
          </w:tcPr>
          <w:p w:rsidR="00EA6695" w:rsidRPr="00DE370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  <w:lang w:val="es-ES"/>
              </w:rPr>
            </w:pPr>
            <w:r w:rsidRPr="00DE3705">
              <w:rPr>
                <w:rFonts w:ascii="Times New Roman" w:hAnsi="Times New Roman" w:cs="Times New Roman"/>
                <w:color w:val="0000FF"/>
                <w:lang w:val="es-ES"/>
              </w:rPr>
              <w:t xml:space="preserve"> </w:t>
            </w:r>
          </w:p>
        </w:tc>
        <w:tc>
          <w:tcPr>
            <w:tcW w:w="2378" w:type="dxa"/>
          </w:tcPr>
          <w:p w:rsidR="00EA6695" w:rsidRPr="00DE3705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  <w:lang w:val="es-ES"/>
              </w:rPr>
            </w:pPr>
          </w:p>
        </w:tc>
      </w:tr>
      <w:tr w:rsidR="00251CD3" w:rsidRPr="00DE3705">
        <w:tc>
          <w:tcPr>
            <w:tcW w:w="2585" w:type="dxa"/>
          </w:tcPr>
          <w:p w:rsidR="00EA6695" w:rsidRPr="00DE3705" w:rsidRDefault="00EA6695" w:rsidP="00326B0C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2626" w:type="dxa"/>
          </w:tcPr>
          <w:p w:rsidR="00EA6695" w:rsidRPr="00DE3705" w:rsidRDefault="00EA6695" w:rsidP="00326B0C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4414" w:type="dxa"/>
          </w:tcPr>
          <w:p w:rsidR="00EA6695" w:rsidRPr="00DE3705" w:rsidRDefault="00EA6695" w:rsidP="00326B0C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2685" w:type="dxa"/>
          </w:tcPr>
          <w:p w:rsidR="00EA6695" w:rsidRPr="00DE3705" w:rsidRDefault="00EA6695" w:rsidP="00326B0C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2378" w:type="dxa"/>
          </w:tcPr>
          <w:p w:rsidR="00EA6695" w:rsidRPr="00DE3705" w:rsidRDefault="00EA6695" w:rsidP="00326B0C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251CD3" w:rsidRPr="00581BE7">
        <w:tc>
          <w:tcPr>
            <w:tcW w:w="2585" w:type="dxa"/>
          </w:tcPr>
          <w:p w:rsidR="00EA6695" w:rsidRPr="00DE370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  <w:lang w:val="es-ES"/>
              </w:rPr>
            </w:pP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</w:rPr>
            </w:pPr>
            <w:r w:rsidRPr="00301F0A">
              <w:rPr>
                <w:rFonts w:ascii="Times New Roman" w:hAnsi="Times New Roman" w:cs="Times New Roman"/>
                <w:color w:val="0000FF"/>
              </w:rPr>
              <w:t>-</w:t>
            </w:r>
            <w:r w:rsidR="00326B0C">
              <w:rPr>
                <w:rFonts w:ascii="Times New Roman" w:hAnsi="Times New Roman" w:cs="Times New Roman"/>
              </w:rPr>
              <w:t xml:space="preserve">III </w:t>
            </w:r>
          </w:p>
          <w:p w:rsidR="00326B0C" w:rsidRPr="00326B0C" w:rsidRDefault="00BF2EB6" w:rsidP="00326B0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Fame and </w:t>
            </w:r>
            <w:r w:rsidR="00326B0C">
              <w:rPr>
                <w:rFonts w:ascii="Times New Roman" w:hAnsi="Times New Roman" w:cs="Times New Roman"/>
              </w:rPr>
              <w:t>Heroism</w:t>
            </w:r>
          </w:p>
          <w:p w:rsidR="00EA6695" w:rsidRPr="00301F0A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Pr="00301F0A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626" w:type="dxa"/>
          </w:tcPr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Default="001753BC" w:rsidP="00326B0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Leadership qualities and personality traits. </w:t>
            </w:r>
          </w:p>
          <w:p w:rsidR="001753BC" w:rsidRPr="001753BC" w:rsidRDefault="001753BC" w:rsidP="00326B0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Verbs that express heroic acts (to save, to sacrifice, to challenge, to protest, </w:t>
            </w:r>
            <w:r w:rsidR="00746D2E">
              <w:rPr>
                <w:rFonts w:ascii="Times New Roman" w:hAnsi="Times New Roman" w:cs="Times New Roman"/>
              </w:rPr>
              <w:t xml:space="preserve">to overcome, to face </w:t>
            </w:r>
            <w:bookmarkStart w:id="33" w:name="_GoBack"/>
            <w:bookmarkEnd w:id="33"/>
            <w:r w:rsidR="00746D2E">
              <w:rPr>
                <w:rFonts w:ascii="Times New Roman" w:hAnsi="Times New Roman" w:cs="Times New Roman"/>
              </w:rPr>
              <w:t xml:space="preserve">etc.) </w:t>
            </w: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Pr="00C27433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4414" w:type="dxa"/>
          </w:tcPr>
          <w:p w:rsidR="00251CD3" w:rsidRDefault="00251CD3" w:rsidP="00326B0C">
            <w:pPr>
              <w:ind w:firstLine="0"/>
              <w:rPr>
                <w:ins w:id="34" w:author="Laura Terrill" w:date="2012-03-19T22:20:00Z"/>
                <w:rFonts w:ascii="Times New Roman" w:hAnsi="Times New Roman" w:cs="Times New Roman"/>
              </w:rPr>
            </w:pPr>
            <w:ins w:id="35" w:author="Laura Terrill" w:date="2012-03-19T22:20:00Z">
              <w:r>
                <w:rPr>
                  <w:rFonts w:ascii="Times New Roman" w:hAnsi="Times New Roman" w:cs="Times New Roman"/>
                </w:rPr>
                <w:t xml:space="preserve">Describe </w:t>
              </w:r>
            </w:ins>
            <w:r w:rsidR="008D0EC4">
              <w:rPr>
                <w:rFonts w:ascii="Times New Roman" w:hAnsi="Times New Roman" w:cs="Times New Roman"/>
              </w:rPr>
              <w:t xml:space="preserve">criteria for fame and </w:t>
            </w:r>
            <w:ins w:id="36" w:author="Laura Terrill" w:date="2012-03-19T22:20:00Z">
              <w:r>
                <w:rPr>
                  <w:rFonts w:ascii="Times New Roman" w:hAnsi="Times New Roman" w:cs="Times New Roman"/>
                </w:rPr>
                <w:t xml:space="preserve">explain </w:t>
              </w:r>
            </w:ins>
            <w:r w:rsidR="008D0EC4">
              <w:rPr>
                <w:rFonts w:ascii="Times New Roman" w:hAnsi="Times New Roman" w:cs="Times New Roman"/>
              </w:rPr>
              <w:t>how these tie into cultural values.</w:t>
            </w:r>
            <w:r w:rsidR="00BF2EB6">
              <w:rPr>
                <w:rFonts w:ascii="Times New Roman" w:hAnsi="Times New Roman" w:cs="Times New Roman"/>
              </w:rPr>
              <w:t xml:space="preserve">  </w:t>
            </w:r>
          </w:p>
          <w:p w:rsidR="00251CD3" w:rsidRDefault="00251CD3" w:rsidP="00326B0C">
            <w:pPr>
              <w:numPr>
                <w:ins w:id="37" w:author="Laura Terrill" w:date="2012-03-19T22:20:00Z"/>
              </w:numPr>
              <w:ind w:firstLine="0"/>
              <w:rPr>
                <w:ins w:id="38" w:author="Laura Terrill" w:date="2012-03-19T22:19:00Z"/>
                <w:rFonts w:ascii="Times New Roman" w:hAnsi="Times New Roman" w:cs="Times New Roman"/>
              </w:rPr>
            </w:pPr>
            <w:ins w:id="39" w:author="Laura Terrill" w:date="2012-03-19T22:19:00Z">
              <w:r>
                <w:rPr>
                  <w:rFonts w:ascii="Times New Roman" w:hAnsi="Times New Roman" w:cs="Times New Roman"/>
                </w:rPr>
                <w:t>Express opinions on character</w:t>
              </w:r>
            </w:ins>
            <w:r w:rsidR="00BF2EB6">
              <w:rPr>
                <w:rFonts w:ascii="Times New Roman" w:hAnsi="Times New Roman" w:cs="Times New Roman"/>
              </w:rPr>
              <w:t xml:space="preserve"> strengths and weaknesses. </w:t>
            </w:r>
          </w:p>
          <w:p w:rsidR="00251CD3" w:rsidRDefault="00BF2EB6" w:rsidP="00326B0C">
            <w:pPr>
              <w:numPr>
                <w:ins w:id="40" w:author="Laura Terrill" w:date="2012-03-19T22:19:00Z"/>
              </w:numPr>
              <w:ind w:firstLine="0"/>
              <w:rPr>
                <w:ins w:id="41" w:author="Laura Terrill" w:date="2012-03-19T22:19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Compare and contrast heroes. </w:t>
            </w:r>
          </w:p>
          <w:p w:rsidR="00EA6695" w:rsidRPr="00BF2EB6" w:rsidRDefault="00251CD3" w:rsidP="00326B0C">
            <w:pPr>
              <w:numPr>
                <w:ins w:id="42" w:author="Laura Terrill" w:date="2012-03-19T22:19:00Z"/>
              </w:numPr>
              <w:ind w:firstLine="0"/>
              <w:rPr>
                <w:rFonts w:ascii="Times New Roman" w:hAnsi="Times New Roman" w:cs="Times New Roman"/>
              </w:rPr>
            </w:pPr>
            <w:ins w:id="43" w:author="Laura Terrill" w:date="2012-03-19T22:21:00Z">
              <w:r>
                <w:rPr>
                  <w:rFonts w:ascii="Times New Roman" w:hAnsi="Times New Roman" w:cs="Times New Roman"/>
                </w:rPr>
                <w:t>Exchange opinions to d</w:t>
              </w:r>
            </w:ins>
            <w:r w:rsidR="00BF2EB6">
              <w:rPr>
                <w:rFonts w:ascii="Times New Roman" w:hAnsi="Times New Roman" w:cs="Times New Roman"/>
              </w:rPr>
              <w:t xml:space="preserve">etermine if hero status is warranted. </w:t>
            </w:r>
            <w:r w:rsidR="008D0EC4">
              <w:rPr>
                <w:rFonts w:ascii="Times New Roman" w:hAnsi="Times New Roman" w:cs="Times New Roman"/>
              </w:rPr>
              <w:t xml:space="preserve">* </w:t>
            </w: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Pr="00C27433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685" w:type="dxa"/>
          </w:tcPr>
          <w:p w:rsidR="00EA6695" w:rsidRPr="008D0EC4" w:rsidRDefault="008D0EC4" w:rsidP="00326B0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Review of adjective agreement, </w:t>
            </w:r>
            <w:r w:rsidR="00CD1237">
              <w:rPr>
                <w:rFonts w:ascii="Times New Roman" w:hAnsi="Times New Roman" w:cs="Times New Roman"/>
              </w:rPr>
              <w:t xml:space="preserve">comparatives and superlatives, the subjunctive to express desire, emotion and doubt. </w:t>
            </w: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Pr="00C27433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378" w:type="dxa"/>
          </w:tcPr>
          <w:p w:rsidR="00CD1237" w:rsidRPr="008D0EC4" w:rsidRDefault="00CD1237" w:rsidP="00CD123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Review of adjective agreement, comparatives and superlatives, the subjunctive to express desire, emotion and doubt. </w:t>
            </w:r>
          </w:p>
          <w:p w:rsidR="00EA6695" w:rsidRPr="00C27433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EA6695" w:rsidRPr="00581BE7">
        <w:tc>
          <w:tcPr>
            <w:tcW w:w="12310" w:type="dxa"/>
            <w:gridSpan w:val="4"/>
          </w:tcPr>
          <w:p w:rsidR="00EA6695" w:rsidRPr="00F75C3F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F75C3F">
              <w:rPr>
                <w:rFonts w:ascii="Times New Roman" w:hAnsi="Times New Roman" w:cs="Times New Roman"/>
                <w:color w:val="FF0000"/>
              </w:rPr>
              <w:t>Relevance / Connection</w:t>
            </w: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  <w:p w:rsidR="00EA6695" w:rsidRPr="00C27433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378" w:type="dxa"/>
          </w:tcPr>
          <w:p w:rsidR="00EA6695" w:rsidRPr="00F75C3F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51CD3" w:rsidRPr="00301F0A">
        <w:tc>
          <w:tcPr>
            <w:tcW w:w="2585" w:type="dxa"/>
          </w:tcPr>
          <w:p w:rsidR="00EA6695" w:rsidRPr="00704D75" w:rsidRDefault="00EA6695" w:rsidP="00326B0C">
            <w:pPr>
              <w:pStyle w:val="ListParagraph"/>
              <w:spacing w:after="200" w:line="276" w:lineRule="auto"/>
              <w:ind w:left="9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26" w:type="dxa"/>
          </w:tcPr>
          <w:p w:rsidR="00EA6695" w:rsidRPr="00704D75" w:rsidRDefault="00EA6695" w:rsidP="00326B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</w:tcPr>
          <w:p w:rsidR="00EA6695" w:rsidRPr="00704D75" w:rsidRDefault="00EA6695" w:rsidP="00326B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EA6695" w:rsidRPr="00301F0A" w:rsidRDefault="00EA6695" w:rsidP="00326B0C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2378" w:type="dxa"/>
          </w:tcPr>
          <w:p w:rsidR="00EA6695" w:rsidRPr="00301F0A" w:rsidRDefault="00EA6695" w:rsidP="00326B0C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251CD3" w:rsidRPr="00704D75">
        <w:tc>
          <w:tcPr>
            <w:tcW w:w="2585" w:type="dxa"/>
          </w:tcPr>
          <w:p w:rsidR="00EA6695" w:rsidRPr="009D2874" w:rsidRDefault="00EA6695" w:rsidP="00326B0C">
            <w:pPr>
              <w:pStyle w:val="ListParagraph"/>
              <w:spacing w:after="200" w:line="276" w:lineRule="auto"/>
              <w:ind w:left="90"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626" w:type="dxa"/>
          </w:tcPr>
          <w:p w:rsidR="00EA6695" w:rsidRPr="009D2874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4414" w:type="dxa"/>
          </w:tcPr>
          <w:p w:rsidR="00EA6695" w:rsidRPr="009D2874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685" w:type="dxa"/>
          </w:tcPr>
          <w:p w:rsidR="00EA6695" w:rsidRPr="009D2874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378" w:type="dxa"/>
          </w:tcPr>
          <w:p w:rsidR="00EA6695" w:rsidRPr="009D2874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EA6695" w:rsidRPr="00704D75">
        <w:tc>
          <w:tcPr>
            <w:tcW w:w="12310" w:type="dxa"/>
            <w:gridSpan w:val="4"/>
          </w:tcPr>
          <w:p w:rsidR="00EA6695" w:rsidRPr="00F75C3F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F75C3F">
              <w:rPr>
                <w:rFonts w:ascii="Times New Roman" w:hAnsi="Times New Roman" w:cs="Times New Roman"/>
                <w:color w:val="FF0000"/>
              </w:rPr>
              <w:t>Relevance / Connection</w:t>
            </w:r>
          </w:p>
          <w:p w:rsidR="00EA6695" w:rsidRPr="00F75C3F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</w:p>
          <w:p w:rsidR="00EA6695" w:rsidRPr="009D2874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378" w:type="dxa"/>
          </w:tcPr>
          <w:p w:rsidR="00EA6695" w:rsidRPr="00F75C3F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51CD3" w:rsidRPr="00301F0A">
        <w:tc>
          <w:tcPr>
            <w:tcW w:w="2585" w:type="dxa"/>
          </w:tcPr>
          <w:p w:rsidR="00EA6695" w:rsidRPr="00704D75" w:rsidRDefault="00EA6695" w:rsidP="00326B0C">
            <w:pPr>
              <w:pStyle w:val="ListParagraph"/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26" w:type="dxa"/>
          </w:tcPr>
          <w:p w:rsidR="00EA6695" w:rsidRPr="00FE57E5" w:rsidRDefault="00EA6695" w:rsidP="00326B0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</w:tcPr>
          <w:p w:rsidR="00EA6695" w:rsidRPr="00704D75" w:rsidRDefault="00EA6695" w:rsidP="00326B0C">
            <w:pPr>
              <w:pStyle w:val="ListParagraph"/>
              <w:spacing w:after="200" w:line="276" w:lineRule="auto"/>
              <w:ind w:left="72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EA6695" w:rsidRPr="00301F0A" w:rsidRDefault="00EA6695" w:rsidP="00326B0C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2378" w:type="dxa"/>
          </w:tcPr>
          <w:p w:rsidR="00EA6695" w:rsidRPr="00301F0A" w:rsidRDefault="00EA6695" w:rsidP="00326B0C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251CD3" w:rsidRPr="00704D75">
        <w:tc>
          <w:tcPr>
            <w:tcW w:w="2585" w:type="dxa"/>
          </w:tcPr>
          <w:p w:rsidR="00EA6695" w:rsidRDefault="00EA6695" w:rsidP="00326B0C">
            <w:pPr>
              <w:spacing w:after="200" w:line="276" w:lineRule="auto"/>
              <w:ind w:firstLine="0"/>
              <w:rPr>
                <w:rFonts w:ascii="Times New Roman" w:hAnsi="Times New Roman" w:cs="Times New Roman"/>
                <w:color w:val="0000FF"/>
              </w:rPr>
            </w:pPr>
            <w:r w:rsidRPr="009D2874">
              <w:rPr>
                <w:rFonts w:ascii="Times New Roman" w:hAnsi="Times New Roman" w:cs="Times New Roman"/>
                <w:color w:val="0000FF"/>
              </w:rPr>
              <w:t xml:space="preserve">. </w:t>
            </w:r>
          </w:p>
          <w:p w:rsidR="00EA6695" w:rsidRPr="009D2874" w:rsidRDefault="00EA6695" w:rsidP="00326B0C">
            <w:pPr>
              <w:spacing w:after="200" w:line="276" w:lineRule="auto"/>
              <w:ind w:firstLine="0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</w:rPr>
              <w:t xml:space="preserve">. </w:t>
            </w:r>
          </w:p>
        </w:tc>
        <w:tc>
          <w:tcPr>
            <w:tcW w:w="2626" w:type="dxa"/>
          </w:tcPr>
          <w:p w:rsidR="00EA6695" w:rsidRPr="009D2874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4414" w:type="dxa"/>
          </w:tcPr>
          <w:p w:rsidR="00EA6695" w:rsidRPr="009D2874" w:rsidRDefault="00EA6695" w:rsidP="00326B0C">
            <w:pPr>
              <w:spacing w:after="200" w:line="276" w:lineRule="auto"/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685" w:type="dxa"/>
          </w:tcPr>
          <w:p w:rsidR="00EA6695" w:rsidRPr="009D2874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378" w:type="dxa"/>
          </w:tcPr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EA6695" w:rsidRPr="00704D75">
        <w:tc>
          <w:tcPr>
            <w:tcW w:w="12310" w:type="dxa"/>
            <w:gridSpan w:val="4"/>
          </w:tcPr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F75C3F">
              <w:rPr>
                <w:rFonts w:ascii="Times New Roman" w:hAnsi="Times New Roman" w:cs="Times New Roman"/>
                <w:color w:val="FF0000"/>
              </w:rPr>
              <w:t>Relevance / Connection</w:t>
            </w: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</w:p>
          <w:p w:rsidR="00EA6695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</w:p>
          <w:p w:rsidR="00EA6695" w:rsidRPr="00F75C3F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378" w:type="dxa"/>
          </w:tcPr>
          <w:p w:rsidR="00EA6695" w:rsidRPr="00F75C3F" w:rsidRDefault="00EA6695" w:rsidP="00326B0C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167250" w:rsidRDefault="00167250"/>
    <w:p w:rsidR="00BF2EB6" w:rsidRDefault="00BF2EB6"/>
    <w:p w:rsidR="00BF2EB6" w:rsidRDefault="00BF2EB6">
      <w:r>
        <w:t xml:space="preserve">* invention: something that helps the environment. (could be an object or a policy/ law) </w:t>
      </w:r>
    </w:p>
    <w:p w:rsidR="008D0EC4" w:rsidRDefault="008D0EC4">
      <w:r>
        <w:t>*</w:t>
      </w:r>
      <w:proofErr w:type="spellStart"/>
      <w:r>
        <w:t>Ché</w:t>
      </w:r>
      <w:proofErr w:type="spellEnd"/>
      <w:r>
        <w:t xml:space="preserve"> + pyramid of heroes</w:t>
      </w:r>
    </w:p>
    <w:p w:rsidR="008D0EC4" w:rsidRPr="008D0EC4" w:rsidRDefault="008D0EC4" w:rsidP="008D0EC4">
      <w:pPr>
        <w:ind w:firstLine="720"/>
        <w:rPr>
          <w:u w:val="single"/>
        </w:rPr>
      </w:pPr>
      <w:r>
        <w:t xml:space="preserve"> </w:t>
      </w:r>
      <w:r w:rsidRPr="008D0EC4">
        <w:rPr>
          <w:u w:val="single"/>
        </w:rPr>
        <w:t>Interpretive:</w:t>
      </w:r>
    </w:p>
    <w:p w:rsidR="008D0EC4" w:rsidRDefault="008D0EC4" w:rsidP="008D0EC4">
      <w:pPr>
        <w:ind w:firstLine="720"/>
      </w:pPr>
      <w:r>
        <w:t xml:space="preserve"> </w:t>
      </w:r>
      <w:r>
        <w:tab/>
        <w:t xml:space="preserve">reading/ video </w:t>
      </w:r>
    </w:p>
    <w:p w:rsidR="008D0EC4" w:rsidRDefault="008D0EC4" w:rsidP="008D0EC4">
      <w:pPr>
        <w:ind w:firstLine="720"/>
      </w:pPr>
    </w:p>
    <w:p w:rsidR="008D0EC4" w:rsidRPr="008D0EC4" w:rsidRDefault="008D0EC4" w:rsidP="008D0EC4">
      <w:pPr>
        <w:ind w:firstLine="720"/>
        <w:rPr>
          <w:u w:val="single"/>
        </w:rPr>
      </w:pPr>
      <w:r w:rsidRPr="008D0EC4">
        <w:rPr>
          <w:u w:val="single"/>
        </w:rPr>
        <w:t>Interpersonal:</w:t>
      </w:r>
    </w:p>
    <w:p w:rsidR="008D0EC4" w:rsidRDefault="008D0EC4" w:rsidP="008D0EC4">
      <w:pPr>
        <w:ind w:left="1440" w:firstLine="45"/>
      </w:pPr>
      <w:r>
        <w:t>discuss with group how to categorize the heroes with the minor heroes on the bottom and the major hero on top</w:t>
      </w:r>
    </w:p>
    <w:p w:rsidR="008D0EC4" w:rsidRDefault="008D0EC4" w:rsidP="008D0EC4"/>
    <w:p w:rsidR="008D0EC4" w:rsidRPr="008D0EC4" w:rsidRDefault="008D0EC4" w:rsidP="008D0EC4">
      <w:pPr>
        <w:rPr>
          <w:u w:val="single"/>
        </w:rPr>
      </w:pPr>
      <w:r>
        <w:t xml:space="preserve">      </w:t>
      </w:r>
      <w:r>
        <w:rPr>
          <w:u w:val="single"/>
        </w:rPr>
        <w:t>P</w:t>
      </w:r>
      <w:r w:rsidRPr="008D0EC4">
        <w:rPr>
          <w:u w:val="single"/>
        </w:rPr>
        <w:t>resentational:</w:t>
      </w:r>
    </w:p>
    <w:p w:rsidR="008D0EC4" w:rsidRDefault="008D0EC4" w:rsidP="008D0EC4">
      <w:r>
        <w:tab/>
      </w:r>
      <w:r>
        <w:tab/>
        <w:t xml:space="preserve">present findings to the class </w:t>
      </w:r>
    </w:p>
    <w:sectPr w:rsidR="008D0EC4" w:rsidSect="00EE4637">
      <w:headerReference w:type="default" r:id="rId7"/>
      <w:pgSz w:w="12240" w:h="15840"/>
      <w:pgMar w:top="1440" w:right="1440" w:bottom="1440" w:left="144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4" w:author="Laura Terrill" w:date="2012-03-19T22:27:00Z" w:initials="LT">
    <w:p w:rsidR="00251CD3" w:rsidRDefault="00251CD3">
      <w:pPr>
        <w:pStyle w:val="CommentText"/>
      </w:pPr>
      <w:r>
        <w:rPr>
          <w:rStyle w:val="CommentReference"/>
        </w:rPr>
        <w:annotationRef/>
      </w:r>
      <w:r>
        <w:t xml:space="preserve">This might require a couple of expressions in the subj. </w:t>
      </w:r>
    </w:p>
  </w:comment>
  <w:comment w:id="18" w:author="Laura Terrill" w:date="2012-03-19T22:27:00Z" w:initials="LT">
    <w:p w:rsidR="00251CD3" w:rsidRDefault="00251CD3">
      <w:pPr>
        <w:pStyle w:val="CommentText"/>
      </w:pPr>
      <w:r>
        <w:rPr>
          <w:rStyle w:val="CommentReference"/>
        </w:rPr>
        <w:annotationRef/>
      </w:r>
      <w:r>
        <w:t>You have to have a function that causes them to use the grammar in a natural way.</w:t>
      </w:r>
    </w:p>
  </w:comment>
  <w:comment w:id="19" w:author="Laura Terrill" w:date="2012-03-19T22:27:00Z" w:initials="LT">
    <w:p w:rsidR="00251CD3" w:rsidRDefault="00251CD3">
      <w:pPr>
        <w:pStyle w:val="CommentText"/>
      </w:pPr>
      <w:r>
        <w:rPr>
          <w:rStyle w:val="CommentReference"/>
        </w:rPr>
        <w:annotationRef/>
      </w:r>
      <w:r>
        <w:t xml:space="preserve">You need a function that causes students to use this grammar in the context of the unit topic. </w:t>
      </w:r>
    </w:p>
  </w:comment>
  <w:comment w:id="32" w:author="Laura Terrill" w:date="2012-03-20T09:22:00Z" w:initials="LT">
    <w:p w:rsidR="00251CD3" w:rsidRDefault="00251CD3">
      <w:pPr>
        <w:pStyle w:val="CommentText"/>
      </w:pPr>
      <w:r>
        <w:rPr>
          <w:rStyle w:val="CommentReference"/>
        </w:rPr>
        <w:annotationRef/>
      </w:r>
      <w:r>
        <w:t xml:space="preserve">Will you really need the superlative? </w:t>
      </w:r>
      <w:r w:rsidR="001B5581">
        <w:t xml:space="preserve">What will they say? “The best way to help the </w:t>
      </w:r>
      <w:proofErr w:type="spellStart"/>
      <w:r w:rsidR="001B5581">
        <w:t>enviromnent</w:t>
      </w:r>
      <w:proofErr w:type="spellEnd"/>
      <w:r w:rsidR="001B5581">
        <w:t xml:space="preserve">…..”  This about this. You may find that you have to write one more function to capture how they will use the superlative. </w:t>
      </w:r>
    </w:p>
  </w:comment>
</w:comments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CD3" w:rsidRDefault="00251CD3" w:rsidP="00EA6695">
      <w:r>
        <w:separator/>
      </w:r>
    </w:p>
  </w:endnote>
  <w:endnote w:type="continuationSeparator" w:id="0">
    <w:p w:rsidR="00251CD3" w:rsidRDefault="00251CD3" w:rsidP="00EA6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CD3" w:rsidRDefault="00251CD3" w:rsidP="00EA6695">
      <w:r>
        <w:separator/>
      </w:r>
    </w:p>
  </w:footnote>
  <w:footnote w:type="continuationSeparator" w:id="0">
    <w:p w:rsidR="00251CD3" w:rsidRDefault="00251CD3" w:rsidP="00EA6695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CD3" w:rsidRDefault="00251CD3">
    <w:pPr>
      <w:pStyle w:val="Header"/>
    </w:pPr>
    <w:r>
      <w:t>Spanish III Functions</w:t>
    </w:r>
  </w:p>
  <w:p w:rsidR="00251CD3" w:rsidRDefault="00251CD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trackRevision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695"/>
    <w:rsid w:val="00167250"/>
    <w:rsid w:val="001753BC"/>
    <w:rsid w:val="001B5581"/>
    <w:rsid w:val="00251CD3"/>
    <w:rsid w:val="00326B0C"/>
    <w:rsid w:val="004C0D24"/>
    <w:rsid w:val="0058358F"/>
    <w:rsid w:val="005B124F"/>
    <w:rsid w:val="00746D2E"/>
    <w:rsid w:val="00750A65"/>
    <w:rsid w:val="008D0EC4"/>
    <w:rsid w:val="00A379EA"/>
    <w:rsid w:val="00BF2EB6"/>
    <w:rsid w:val="00C07494"/>
    <w:rsid w:val="00C42BAC"/>
    <w:rsid w:val="00CB4477"/>
    <w:rsid w:val="00CD1237"/>
    <w:rsid w:val="00EA6695"/>
    <w:rsid w:val="00ED7555"/>
    <w:rsid w:val="00EE4637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695"/>
    <w:pPr>
      <w:spacing w:after="0" w:line="240" w:lineRule="auto"/>
      <w:ind w:firstLine="360"/>
    </w:pPr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A6695"/>
    <w:pPr>
      <w:ind w:left="720"/>
      <w:contextualSpacing/>
    </w:pPr>
  </w:style>
  <w:style w:type="table" w:styleId="TableGrid">
    <w:name w:val="Table Grid"/>
    <w:basedOn w:val="TableNormal"/>
    <w:uiPriority w:val="59"/>
    <w:rsid w:val="00EA6695"/>
    <w:pPr>
      <w:spacing w:after="0" w:line="240" w:lineRule="auto"/>
      <w:ind w:firstLine="360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66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69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A66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695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6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695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379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9E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9EA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9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9E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695"/>
    <w:pPr>
      <w:spacing w:after="0" w:line="240" w:lineRule="auto"/>
      <w:ind w:firstLine="360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695"/>
    <w:pPr>
      <w:ind w:left="720"/>
      <w:contextualSpacing/>
    </w:pPr>
  </w:style>
  <w:style w:type="table" w:styleId="TableGrid">
    <w:name w:val="Table Grid"/>
    <w:basedOn w:val="TableNormal"/>
    <w:uiPriority w:val="59"/>
    <w:rsid w:val="00EA6695"/>
    <w:pPr>
      <w:spacing w:after="0" w:line="240" w:lineRule="auto"/>
      <w:ind w:firstLine="360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66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69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A66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695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6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69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comments" Target="comment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364</Words>
  <Characters>2079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Abel</dc:creator>
  <cp:lastModifiedBy>Laura Terrill</cp:lastModifiedBy>
  <cp:revision>8</cp:revision>
  <dcterms:created xsi:type="dcterms:W3CDTF">2012-03-16T19:10:00Z</dcterms:created>
  <dcterms:modified xsi:type="dcterms:W3CDTF">2012-03-20T13:22:00Z</dcterms:modified>
</cp:coreProperties>
</file>